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888AA22" w:rsidR="00E270C5" w:rsidRPr="004259CB" w:rsidRDefault="00E270C5" w:rsidP="00E270C5">
      <w:pPr>
        <w:pStyle w:val="Editionnumber"/>
      </w:pPr>
      <w:r w:rsidRPr="004259CB">
        <w:t xml:space="preserve">Edition </w:t>
      </w:r>
      <w:del w:id="0" w:author="Jeon MinSu" w:date="2021-09-03T11:26:00Z">
        <w:r w:rsidRPr="004259CB" w:rsidDel="00280977">
          <w:delText>1</w:delText>
        </w:r>
      </w:del>
      <w:ins w:id="1" w:author="Jeon MinSu" w:date="2021-09-03T11:26:00Z">
        <w:r w:rsidR="00280977">
          <w:t>2</w:t>
        </w:r>
      </w:ins>
      <w:r w:rsidRPr="004259CB">
        <w:t>.0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w:t>
      </w:r>
      <w:r w:rsidRPr="009B1163">
        <w:rPr>
          <w:rFonts w:ascii="AvenirNext LT Pro Regular" w:hAnsi="AvenirNext LT Pro Regular"/>
          <w:sz w:val="22"/>
          <w:highlight w:val="yellow"/>
          <w:lang w:val="en-GB"/>
        </w:rPr>
        <w:t>Article 7 of the</w:t>
      </w:r>
      <w:r w:rsidRPr="00353F3B">
        <w:rPr>
          <w:rFonts w:ascii="AvenirNext LT Pro Regular" w:hAnsi="AvenirNext LT Pro Regular"/>
          <w:sz w:val="22"/>
          <w:lang w:val="en-GB"/>
        </w:rPr>
        <w:t xml:space="preserve"> IALA Constitution regarding the authority, duties and functions of the General Assembly,</w:t>
      </w:r>
    </w:p>
    <w:p w14:paraId="5E39D4D3" w14:textId="25E062FE"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00415083">
        <w:rPr>
          <w:rFonts w:ascii="AvenirNext LT Pro Regular" w:hAnsi="AvenirNext LT Pro Regular"/>
          <w:sz w:val="22"/>
          <w:lang w:val="en-GB"/>
        </w:rPr>
        <w:t xml:space="preserve"> </w:t>
      </w:r>
      <w:r w:rsidR="00415083" w:rsidRPr="00415083">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415083" w:rsidRPr="009B1163">
        <w:rPr>
          <w:rFonts w:ascii="AvenirNext LT Pro Regular" w:hAnsi="AvenirNext LT Pro Regular"/>
          <w:sz w:val="22"/>
          <w:highlight w:val="yellow"/>
        </w:rPr>
        <w:t>Strategic Vision for the period 2018-2026,</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280977">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280977">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280977">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280977">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280977">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280977">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280977">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36A8CA5D" w:rsidR="004259CB" w:rsidRPr="004259CB" w:rsidRDefault="004259CB" w:rsidP="004259CB">
      <w:pPr>
        <w:pStyle w:val="BodyText"/>
      </w:pPr>
      <w:r w:rsidRPr="009B1163">
        <w:rPr>
          <w:highlight w:val="yellow"/>
        </w:rPr>
        <w:t>The IALA Stra</w:t>
      </w:r>
      <w:r w:rsidR="00CA1E70" w:rsidRPr="009B1163">
        <w:rPr>
          <w:highlight w:val="yellow"/>
        </w:rPr>
        <w:t>tegic Vision for the period 2018</w:t>
      </w:r>
      <w:r w:rsidRPr="009B1163">
        <w:rPr>
          <w:highlight w:val="yellow"/>
        </w:rPr>
        <w:t xml:space="preserve">-2026, </w:t>
      </w:r>
      <w:r w:rsidR="006D1C57" w:rsidRPr="009B1163">
        <w:rPr>
          <w:highlight w:val="yellow"/>
        </w:rPr>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4259CB">
      <w:pPr>
        <w:pStyle w:val="BodyText"/>
        <w:ind w:left="567"/>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Pr="004259CB" w:rsidRDefault="004259CB" w:rsidP="004259CB">
      <w:pPr>
        <w:pStyle w:val="BodyText"/>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9" w:name="_Toc455587602"/>
      <w:bookmarkStart w:id="10" w:name="_Toc455589134"/>
      <w:bookmarkStart w:id="11" w:name="_Toc464033445"/>
      <w:bookmarkStart w:id="12" w:name="_Toc464136440"/>
      <w:bookmarkStart w:id="13" w:name="_Toc464139606"/>
      <w:bookmarkStart w:id="14" w:name="_Toc432687597"/>
      <w:bookmarkEnd w:id="9"/>
      <w:bookmarkEnd w:id="10"/>
      <w:r w:rsidRPr="004259CB">
        <w:rPr>
          <w:caps w:val="0"/>
        </w:rPr>
        <w:t>APPLICATION</w:t>
      </w:r>
      <w:bookmarkEnd w:id="11"/>
      <w:bookmarkEnd w:id="12"/>
      <w:bookmarkEnd w:id="13"/>
    </w:p>
    <w:p w14:paraId="7C7E9428" w14:textId="77777777" w:rsidR="004259CB" w:rsidRPr="004259CB" w:rsidRDefault="004259CB" w:rsidP="004259CB">
      <w:pPr>
        <w:pStyle w:val="Sparationtitre1"/>
        <w:rPr>
          <w:lang w:val="en-GB"/>
        </w:rPr>
      </w:pPr>
    </w:p>
    <w:p w14:paraId="5FA34C7A" w14:textId="372C6369" w:rsidR="004259CB" w:rsidRPr="004259CB" w:rsidRDefault="004259CB" w:rsidP="004259CB">
      <w:pPr>
        <w:pStyle w:val="BodyText"/>
      </w:pPr>
      <w:r w:rsidRPr="004259CB">
        <w:t>This Standard is suit</w:t>
      </w:r>
      <w:r w:rsidR="001C4EEE">
        <w:t>able for implementation by all Marine Aids to N</w:t>
      </w:r>
      <w:r w:rsidRPr="004259CB">
        <w:t>avigation authorities</w:t>
      </w:r>
      <w:commentRangeStart w:id="15"/>
      <w:r w:rsidR="009310D8">
        <w:rPr>
          <w:rStyle w:val="FootnoteReference"/>
        </w:rPr>
        <w:footnoteReference w:id="1"/>
      </w:r>
      <w:commentRangeEnd w:id="15"/>
      <w:r w:rsidR="009B1163">
        <w:rPr>
          <w:rStyle w:val="CommentReference"/>
          <w:lang w:val="en-US"/>
        </w:rPr>
        <w:commentReference w:id="15"/>
      </w:r>
      <w:r w:rsidRPr="004259CB">
        <w:t>.</w:t>
      </w:r>
    </w:p>
    <w:p w14:paraId="16B9C3A2" w14:textId="4E07D271" w:rsidR="004259CB" w:rsidRPr="004259CB" w:rsidRDefault="004259CB" w:rsidP="004259CB">
      <w:pPr>
        <w:pStyle w:val="Heading1"/>
        <w:tabs>
          <w:tab w:val="clear" w:pos="0"/>
        </w:tabs>
        <w:spacing w:before="0"/>
        <w:ind w:left="0" w:firstLine="0"/>
        <w:rPr>
          <w:caps w:val="0"/>
        </w:rPr>
      </w:pPr>
      <w:bookmarkStart w:id="16" w:name="_Toc464033446"/>
      <w:bookmarkStart w:id="17" w:name="_Toc464136441"/>
      <w:bookmarkStart w:id="18" w:name="_Toc464139607"/>
      <w:r w:rsidRPr="004259CB">
        <w:rPr>
          <w:caps w:val="0"/>
        </w:rPr>
        <w:t>SCOPE</w:t>
      </w:r>
      <w:bookmarkEnd w:id="14"/>
      <w:bookmarkEnd w:id="16"/>
      <w:bookmarkEnd w:id="17"/>
      <w:bookmarkEnd w:id="18"/>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BodyText"/>
      </w:pPr>
      <w:r>
        <w:t>IALA Standards may contain normative and i</w:t>
      </w:r>
      <w:r w:rsidR="004259CB" w:rsidRPr="004259CB">
        <w:t>nformative provisions.</w:t>
      </w:r>
    </w:p>
    <w:p w14:paraId="14AB05F0" w14:textId="5D100A14" w:rsidR="004259CB" w:rsidRPr="004259CB" w:rsidRDefault="004259CB" w:rsidP="004259CB">
      <w:pPr>
        <w:pStyle w:val="BodyText"/>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BodyText"/>
      </w:pPr>
      <w:r>
        <w:lastRenderedPageBreak/>
        <w:t xml:space="preserve">This Standard references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certification and revalidation</w:t>
      </w:r>
    </w:p>
    <w:p w14:paraId="0E39F669" w14:textId="2BB479B7" w:rsidR="00E138FD" w:rsidRPr="00BE0675" w:rsidRDefault="00E138FD" w:rsidP="00033773">
      <w:pPr>
        <w:pStyle w:val="Bullet1"/>
      </w:pPr>
      <w:r>
        <w:t>Capacity building</w:t>
      </w:r>
    </w:p>
    <w:p w14:paraId="26337B12" w14:textId="2C89075D" w:rsidR="004259CB" w:rsidRPr="004259CB" w:rsidRDefault="004259CB" w:rsidP="004259CB">
      <w:pPr>
        <w:pStyle w:val="Heading1"/>
        <w:tabs>
          <w:tab w:val="clear" w:pos="0"/>
        </w:tabs>
        <w:spacing w:before="0"/>
        <w:ind w:left="0" w:firstLine="0"/>
        <w:rPr>
          <w:caps w:val="0"/>
        </w:rPr>
      </w:pPr>
      <w:bookmarkStart w:id="19" w:name="_Toc455587604"/>
      <w:bookmarkStart w:id="20" w:name="_Toc455589136"/>
      <w:bookmarkStart w:id="21" w:name="_Toc432687599"/>
      <w:bookmarkStart w:id="22" w:name="_Toc464033447"/>
      <w:bookmarkStart w:id="23" w:name="_Toc464136442"/>
      <w:bookmarkStart w:id="24" w:name="_Toc464139608"/>
      <w:bookmarkEnd w:id="19"/>
      <w:bookmarkEnd w:id="20"/>
      <w:r w:rsidRPr="004259CB">
        <w:rPr>
          <w:caps w:val="0"/>
        </w:rPr>
        <w:t>REFERENCED DOCUMENT</w:t>
      </w:r>
      <w:r w:rsidR="00757F9E" w:rsidRPr="004259CB">
        <w:rPr>
          <w:caps w:val="0"/>
        </w:rPr>
        <w:t>S</w:t>
      </w:r>
      <w:bookmarkEnd w:id="21"/>
      <w:bookmarkEnd w:id="22"/>
      <w:bookmarkEnd w:id="23"/>
      <w:bookmarkEnd w:id="2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BodyText"/>
      </w:pPr>
      <w:bookmarkStart w:id="25" w:name="_Toc455589139"/>
      <w:bookmarkEnd w:id="25"/>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71E4E241" w:rsidR="00033773" w:rsidRDefault="004669BA" w:rsidP="001C4EEE">
            <w:pPr>
              <w:spacing w:before="120" w:after="120"/>
              <w:rPr>
                <w:sz w:val="22"/>
                <w:lang w:val="en-GB"/>
              </w:rPr>
            </w:pPr>
            <w:r>
              <w:rPr>
                <w:sz w:val="22"/>
                <w:lang w:val="en-GB"/>
              </w:rPr>
              <w:t>R0141</w:t>
            </w:r>
            <w:del w:id="26" w:author="Jeon MinSu" w:date="2021-09-03T11:26:00Z">
              <w:r w:rsidR="001C4EEE" w:rsidDel="00C54C26">
                <w:rPr>
                  <w:sz w:val="22"/>
                  <w:lang w:val="en-GB"/>
                </w:rPr>
                <w:delText>(</w:delText>
              </w:r>
              <w:r w:rsidR="00033773" w:rsidDel="00C54C26">
                <w:rPr>
                  <w:sz w:val="22"/>
                  <w:lang w:val="en-GB"/>
                </w:rPr>
                <w:delText>E-141</w:delText>
              </w:r>
              <w:r w:rsidR="001C4EEE" w:rsidDel="00C54C26">
                <w:rPr>
                  <w:sz w:val="22"/>
                  <w:lang w:val="en-GB"/>
                </w:rPr>
                <w:delText>)</w:delText>
              </w:r>
            </w:del>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w:t>
            </w:r>
            <w:commentRangeStart w:id="27"/>
            <w:r w:rsidRPr="00033773">
              <w:rPr>
                <w:sz w:val="22"/>
                <w:lang w:val="en-GB"/>
              </w:rPr>
              <w:t>Personnel</w:t>
            </w:r>
            <w:commentRangeEnd w:id="27"/>
            <w:r w:rsidR="009B1163">
              <w:rPr>
                <w:rStyle w:val="CommentReference"/>
              </w:rPr>
              <w:commentReference w:id="27"/>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741F8277" w:rsidR="00033773" w:rsidRDefault="004669BA" w:rsidP="001C4EEE">
            <w:pPr>
              <w:spacing w:before="120" w:after="120"/>
              <w:rPr>
                <w:sz w:val="22"/>
                <w:lang w:val="en-GB"/>
              </w:rPr>
            </w:pPr>
            <w:r>
              <w:rPr>
                <w:sz w:val="22"/>
                <w:lang w:val="en-GB"/>
              </w:rPr>
              <w:t>R0103</w:t>
            </w:r>
            <w:del w:id="28" w:author="Jeon MinSu" w:date="2021-09-03T11:26:00Z">
              <w:r w:rsidR="001C4EEE" w:rsidDel="00C54C26">
                <w:rPr>
                  <w:sz w:val="22"/>
                  <w:lang w:val="en-GB"/>
                </w:rPr>
                <w:delText>(</w:delText>
              </w:r>
              <w:r w:rsidR="00033773" w:rsidDel="00C54C26">
                <w:rPr>
                  <w:sz w:val="22"/>
                  <w:lang w:val="en-GB"/>
                </w:rPr>
                <w:delText>V-103</w:delText>
              </w:r>
              <w:r w:rsidR="001C4EEE" w:rsidDel="00C54C26">
                <w:rPr>
                  <w:sz w:val="22"/>
                  <w:lang w:val="en-GB"/>
                </w:rPr>
                <w:delText>)</w:delText>
              </w:r>
            </w:del>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580" w:type="dxa"/>
          </w:tcPr>
          <w:p w14:paraId="0DCC40FE" w14:textId="3BA098BA" w:rsidR="004669BA" w:rsidRDefault="00015F24" w:rsidP="001C4EEE">
            <w:pPr>
              <w:spacing w:before="120" w:after="120"/>
              <w:rPr>
                <w:sz w:val="22"/>
                <w:lang w:val="en-GB"/>
              </w:rPr>
            </w:pPr>
            <w:del w:id="29" w:author="Jeon MinSu" w:date="2021-09-03T11:26:00Z">
              <w:r w:rsidDel="00C54C26">
                <w:rPr>
                  <w:sz w:val="22"/>
                  <w:lang w:val="en-GB"/>
                </w:rPr>
                <w:delText>O-</w:delText>
              </w:r>
            </w:del>
            <w:ins w:id="30" w:author="Jeon MinSu" w:date="2021-09-03T11:26:00Z">
              <w:r w:rsidR="00C54C26">
                <w:rPr>
                  <w:sz w:val="22"/>
                  <w:lang w:val="en-GB"/>
                </w:rPr>
                <w:t>R0</w:t>
              </w:r>
            </w:ins>
            <w:r>
              <w:rPr>
                <w:sz w:val="22"/>
                <w:lang w:val="en-GB"/>
              </w:rPr>
              <w:t>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31" w:name="_Toc432687601"/>
      <w:bookmarkEnd w:id="31"/>
    </w:p>
    <w:p w14:paraId="040E162C" w14:textId="12A5FA0E" w:rsidR="004259CB" w:rsidRPr="004259CB" w:rsidRDefault="001C4EEE" w:rsidP="004259CB">
      <w:pPr>
        <w:pStyle w:val="BodyText"/>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Heading1"/>
        <w:tabs>
          <w:tab w:val="clear" w:pos="0"/>
        </w:tabs>
        <w:spacing w:before="0"/>
        <w:ind w:left="0" w:firstLine="0"/>
        <w:rPr>
          <w:caps w:val="0"/>
        </w:rPr>
      </w:pPr>
      <w:bookmarkStart w:id="32" w:name="_Toc464136443"/>
      <w:bookmarkStart w:id="33" w:name="_Toc464139609"/>
      <w:r w:rsidRPr="004259CB">
        <w:rPr>
          <w:caps w:val="0"/>
        </w:rPr>
        <w:t>SUPPLEMENTARY ELEMENTS</w:t>
      </w:r>
      <w:bookmarkEnd w:id="32"/>
      <w:bookmarkEnd w:id="3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459F9ED1" w:rsidR="004259CB" w:rsidRPr="004259CB" w:rsidRDefault="006D1C57" w:rsidP="004259CB">
      <w:pPr>
        <w:pStyle w:val="Heading1"/>
        <w:tabs>
          <w:tab w:val="clear" w:pos="0"/>
        </w:tabs>
        <w:spacing w:before="0"/>
        <w:ind w:left="0" w:firstLine="0"/>
        <w:rPr>
          <w:caps w:val="0"/>
        </w:rPr>
      </w:pPr>
      <w:bookmarkStart w:id="34" w:name="_Toc464033448"/>
      <w:bookmarkStart w:id="35" w:name="_Toc464136444"/>
      <w:bookmarkStart w:id="36" w:name="_Toc464139610"/>
      <w:r>
        <w:rPr>
          <w:caps w:val="0"/>
        </w:rPr>
        <w:t>APPROVAL</w:t>
      </w:r>
      <w:r w:rsidR="004259CB" w:rsidRPr="004259CB">
        <w:rPr>
          <w:caps w:val="0"/>
        </w:rPr>
        <w:t xml:space="preserve"> AND AMENDMENT OF STANDARDS</w:t>
      </w:r>
      <w:bookmarkEnd w:id="34"/>
      <w:bookmarkEnd w:id="35"/>
      <w:bookmarkEnd w:id="36"/>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BodyText"/>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7" w:name="_Toc464033449"/>
      <w:bookmarkStart w:id="38" w:name="_Toc455589152"/>
      <w:bookmarkStart w:id="39" w:name="_Toc455589153"/>
      <w:bookmarkStart w:id="40" w:name="_Toc455589154"/>
      <w:bookmarkStart w:id="41" w:name="_Toc455589155"/>
      <w:bookmarkStart w:id="42" w:name="_Toc455589156"/>
      <w:bookmarkStart w:id="43" w:name="_Toc455589157"/>
      <w:bookmarkStart w:id="44" w:name="_Toc455589158"/>
      <w:bookmarkStart w:id="45" w:name="_Toc455589159"/>
      <w:bookmarkStart w:id="46" w:name="_Toc455589160"/>
      <w:bookmarkStart w:id="47" w:name="_Toc455589161"/>
      <w:bookmarkStart w:id="48" w:name="_Toc455589162"/>
      <w:bookmarkStart w:id="49" w:name="_Toc455589163"/>
      <w:bookmarkStart w:id="50" w:name="_Toc455589164"/>
      <w:bookmarkStart w:id="51" w:name="_Toc455589165"/>
      <w:bookmarkStart w:id="52" w:name="_Toc455589166"/>
      <w:bookmarkStart w:id="53" w:name="_Toc455589167"/>
      <w:bookmarkStart w:id="54" w:name="_Toc455589168"/>
      <w:bookmarkStart w:id="55" w:name="_Toc455589169"/>
      <w:bookmarkStart w:id="56" w:name="_Toc455589170"/>
      <w:bookmarkStart w:id="57" w:name="_Toc455589171"/>
      <w:bookmarkStart w:id="58" w:name="_Toc464033450"/>
      <w:bookmarkStart w:id="59" w:name="_Toc464033451"/>
      <w:bookmarkStart w:id="60" w:name="_Toc432687611"/>
      <w:bookmarkStart w:id="61" w:name="_Toc464033452"/>
      <w:bookmarkStart w:id="62" w:name="_Toc464136445"/>
      <w:bookmarkStart w:id="63" w:name="_Toc464139611"/>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4259CB">
        <w:rPr>
          <w:caps w:val="0"/>
        </w:rPr>
        <w:t>DOCUMENT HISTORY</w:t>
      </w:r>
      <w:bookmarkEnd w:id="60"/>
      <w:bookmarkEnd w:id="61"/>
      <w:bookmarkEnd w:id="62"/>
      <w:bookmarkEnd w:id="63"/>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Capt. Phillip Day" w:date="2021-04-15T13:39:00Z" w:initials="PD">
    <w:p w14:paraId="0FA5D730" w14:textId="25E32277" w:rsidR="009B1163" w:rsidRDefault="009B1163">
      <w:pPr>
        <w:pStyle w:val="CommentText"/>
      </w:pPr>
      <w:r>
        <w:rPr>
          <w:rStyle w:val="CommentReference"/>
        </w:rPr>
        <w:annotationRef/>
      </w:r>
      <w:r>
        <w:t xml:space="preserve">Transition period is over </w:t>
      </w:r>
      <w:proofErr w:type="spellStart"/>
      <w:r>
        <w:t>toref</w:t>
      </w:r>
      <w:proofErr w:type="spellEnd"/>
      <w:r>
        <w:t xml:space="preserve"> to be removed</w:t>
      </w:r>
    </w:p>
  </w:comment>
  <w:comment w:id="27" w:author="Capt. Phillip Day" w:date="2021-04-15T13:40:00Z" w:initials="PD">
    <w:p w14:paraId="7FE7061C" w14:textId="41AD09B3" w:rsidR="009B1163" w:rsidRDefault="009B1163">
      <w:pPr>
        <w:pStyle w:val="CommentText"/>
      </w:pPr>
      <w:r>
        <w:rPr>
          <w:rStyle w:val="CommentReference"/>
        </w:rPr>
        <w:annotationRef/>
      </w:r>
      <w:r>
        <w:t>Amend to remove transition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A5D730" w15:done="0"/>
  <w15:commentEx w15:paraId="7FE706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C082" w16cex:dateUtc="2021-04-15T12:39:00Z"/>
  <w16cex:commentExtensible w16cex:durableId="2422C0C6" w16cex:dateUtc="2021-04-15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A5D730" w16cid:durableId="2422C082"/>
  <w16cid:commentId w16cid:paraId="7FE7061C" w16cid:durableId="2422C0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10B50" w14:textId="77777777" w:rsidR="001330D6" w:rsidRDefault="001330D6" w:rsidP="003274DB">
      <w:r>
        <w:separator/>
      </w:r>
    </w:p>
  </w:endnote>
  <w:endnote w:type="continuationSeparator" w:id="0">
    <w:p w14:paraId="0176E02B" w14:textId="77777777" w:rsidR="001330D6" w:rsidRDefault="001330D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622B05EF" w:rsidR="00857580" w:rsidRDefault="00015F24" w:rsidP="008747E0">
    <w:pPr>
      <w:pStyle w:val="Footer"/>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29B1E591" w:rsidR="00857580" w:rsidRPr="00C907DF" w:rsidRDefault="00280977"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37AFE5F" w:rsidR="00857580" w:rsidRPr="00CB19DB" w:rsidRDefault="00280977" w:rsidP="00CB19DB">
    <w:pPr>
      <w:pStyle w:val="Footerportrait"/>
    </w:pPr>
    <w:r>
      <w:fldChar w:fldCharType="begin"/>
    </w:r>
    <w:r>
      <w:instrText xml:space="preserve"> STYLEREF "Edition number" \* MERGEFORMAT </w:instrText>
    </w:r>
    <w:r>
      <w:fldChar w:fldCharType="separate"/>
    </w:r>
    <w:r>
      <w:t>Edition 12.0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9B04B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ABA4" w14:textId="77777777" w:rsidR="001330D6" w:rsidRDefault="001330D6" w:rsidP="003274DB">
      <w:r>
        <w:separator/>
      </w:r>
    </w:p>
  </w:footnote>
  <w:footnote w:type="continuationSeparator" w:id="0">
    <w:p w14:paraId="7D96E63F" w14:textId="77777777" w:rsidR="001330D6" w:rsidRDefault="001330D6" w:rsidP="003274DB">
      <w:r>
        <w:continuationSeparator/>
      </w:r>
    </w:p>
  </w:footnote>
  <w:footnote w:id="1">
    <w:p w14:paraId="3CEE76BB" w14:textId="5A391D8E" w:rsidR="009310D8" w:rsidRPr="009310D8" w:rsidRDefault="009310D8">
      <w:pPr>
        <w:pStyle w:val="FootnoteText"/>
        <w:rPr>
          <w:sz w:val="18"/>
          <w:szCs w:val="18"/>
          <w:lang w:val="en-GB"/>
        </w:rPr>
      </w:pPr>
      <w:r>
        <w:rPr>
          <w:rStyle w:val="FootnoteReference"/>
        </w:rPr>
        <w:footnoteRef/>
      </w:r>
      <w:r>
        <w:t xml:space="preserve"> </w:t>
      </w:r>
      <w:r w:rsidRPr="009B1163">
        <w:rPr>
          <w:sz w:val="18"/>
          <w:szCs w:val="18"/>
          <w:highlight w:val="yellow"/>
        </w:rPr>
        <w: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DDB5" w14:textId="5AC52C1B" w:rsidR="00015F24" w:rsidRDefault="00015F24" w:rsidP="009B04BE">
    <w:pPr>
      <w:pStyle w:val="Header"/>
      <w:jc w:val="center"/>
      <w:rPr>
        <w:sz w:val="22"/>
        <w:lang w:val="en-GB"/>
      </w:rPr>
    </w:pPr>
  </w:p>
  <w:p w14:paraId="65BE1D94" w14:textId="438701CC" w:rsidR="00857580" w:rsidRPr="00015F24" w:rsidRDefault="00857580" w:rsidP="00B22232">
    <w:pPr>
      <w:pStyle w:val="Header"/>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7D5521E" w:rsidR="00857580" w:rsidRPr="00ED2A8D" w:rsidRDefault="00857580" w:rsidP="008747E0">
    <w:pPr>
      <w:pStyle w:val="Header"/>
      <w:rPr>
        <w:lang w:val="en-GB"/>
      </w:rPr>
    </w:pPr>
  </w:p>
  <w:p w14:paraId="74E97DBD" w14:textId="2DBC3565" w:rsidR="00857580" w:rsidRPr="00ED2A8D" w:rsidRDefault="006E0CCA" w:rsidP="001349DB">
    <w:pPr>
      <w:pStyle w:val="Header"/>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BA5F" w14:textId="6EB42D8A" w:rsidR="00550DB1" w:rsidRDefault="00550D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92AC" w14:textId="19D8ECBA" w:rsidR="00415083" w:rsidRDefault="004150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BEEE" w14:textId="1CEC3BB3" w:rsidR="00353F3B" w:rsidRPr="00015F24" w:rsidRDefault="00015F24" w:rsidP="00015F24">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Header"/>
      <w:jc w:val="right"/>
      <w:rPr>
        <w:sz w:val="18"/>
        <w:szCs w:val="18"/>
        <w:lang w:val="en-GB"/>
      </w:rPr>
    </w:pPr>
  </w:p>
  <w:p w14:paraId="1728AC51" w14:textId="77777777" w:rsidR="00353F3B" w:rsidRDefault="00353F3B" w:rsidP="008747E0">
    <w:pPr>
      <w:pStyle w:val="Header"/>
      <w:rPr>
        <w:lang w:val="en-GB"/>
      </w:rPr>
    </w:pPr>
  </w:p>
  <w:p w14:paraId="0E6769AF" w14:textId="77777777" w:rsidR="00353F3B" w:rsidRDefault="00353F3B" w:rsidP="008747E0">
    <w:pPr>
      <w:pStyle w:val="Header"/>
      <w:rPr>
        <w:lang w:val="en-GB"/>
      </w:rPr>
    </w:pPr>
  </w:p>
  <w:p w14:paraId="304E1247" w14:textId="77777777" w:rsidR="00353F3B" w:rsidRPr="00ED2A8D" w:rsidRDefault="00353F3B" w:rsidP="008747E0">
    <w:pPr>
      <w:pStyle w:val="Header"/>
      <w:rPr>
        <w:lang w:val="en-GB"/>
      </w:rPr>
    </w:pPr>
  </w:p>
  <w:p w14:paraId="3E1FEE02" w14:textId="001C9BFC" w:rsidR="00353F3B" w:rsidRPr="00ED2A8D" w:rsidRDefault="00353F3B"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8A03" w14:textId="0157A170" w:rsidR="00415083" w:rsidRDefault="0041508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069FC" w14:textId="0DEE23EA" w:rsidR="00550DB1" w:rsidRDefault="00550D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3E476F4" w:rsidR="00857580" w:rsidRPr="00ED2A8D" w:rsidRDefault="006D1C57"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Header"/>
      <w:jc w:val="right"/>
      <w:rPr>
        <w:sz w:val="22"/>
        <w:lang w:val="en-GB"/>
      </w:rPr>
    </w:pPr>
  </w:p>
  <w:p w14:paraId="13D07D85" w14:textId="050B5148" w:rsidR="00857580" w:rsidRPr="00015F24" w:rsidRDefault="00857580" w:rsidP="00550DB1">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EAA4" w14:textId="07D19281" w:rsidR="00550DB1" w:rsidRDefault="00550DB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9C7B" w14:textId="114406DA" w:rsidR="00550DB1" w:rsidRDefault="00550D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78D9" w14:textId="79C790DD" w:rsidR="006D1C57" w:rsidRDefault="006D1C57" w:rsidP="00550DB1">
    <w:pPr>
      <w:pStyle w:val="Header"/>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Header"/>
      <w:jc w:val="right"/>
      <w:rPr>
        <w:sz w:val="22"/>
        <w:lang w:val="en-GB"/>
      </w:rPr>
    </w:pPr>
  </w:p>
  <w:p w14:paraId="4F91943A" w14:textId="74BBB77D" w:rsidR="00857580" w:rsidRPr="00015F24" w:rsidRDefault="00857580" w:rsidP="00550DB1">
    <w:pPr>
      <w:pStyle w:val="Header"/>
      <w:jc w:val="right"/>
      <w:rPr>
        <w:sz w:val="18"/>
        <w:szCs w:val="18"/>
        <w:lang w:val="en-GB"/>
      </w:rPr>
    </w:pPr>
  </w:p>
  <w:p w14:paraId="31D37FA3" w14:textId="77777777" w:rsidR="00015F24" w:rsidRPr="00AB623C" w:rsidRDefault="00015F24" w:rsidP="00550DB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 MinSu">
    <w15:presenceInfo w15:providerId="Windows Live" w15:userId="99649344055da0e6"/>
  </w15:person>
  <w15:person w15:author="Capt. Phillip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3MzIwNDM2MzJX0lEKTi0uzszPAykwrAUAv5KKsiwAAAA="/>
  </w:docVars>
  <w:rsids>
    <w:rsidRoot w:val="00733698"/>
    <w:rsid w:val="00015F24"/>
    <w:rsid w:val="00016EAF"/>
    <w:rsid w:val="00033773"/>
    <w:rsid w:val="00085375"/>
    <w:rsid w:val="000C711B"/>
    <w:rsid w:val="000D4C23"/>
    <w:rsid w:val="000D6DC0"/>
    <w:rsid w:val="000E5B53"/>
    <w:rsid w:val="001330D6"/>
    <w:rsid w:val="001349DB"/>
    <w:rsid w:val="0013794D"/>
    <w:rsid w:val="001744A7"/>
    <w:rsid w:val="00192FEB"/>
    <w:rsid w:val="001B1140"/>
    <w:rsid w:val="001C3592"/>
    <w:rsid w:val="001C4EEE"/>
    <w:rsid w:val="001E416D"/>
    <w:rsid w:val="00203BE2"/>
    <w:rsid w:val="002204DA"/>
    <w:rsid w:val="0022556A"/>
    <w:rsid w:val="00265AFA"/>
    <w:rsid w:val="0027175D"/>
    <w:rsid w:val="00280977"/>
    <w:rsid w:val="002947E5"/>
    <w:rsid w:val="002B107D"/>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10D8"/>
    <w:rsid w:val="009330EF"/>
    <w:rsid w:val="0093652B"/>
    <w:rsid w:val="009414E6"/>
    <w:rsid w:val="00971591"/>
    <w:rsid w:val="00974E99"/>
    <w:rsid w:val="009764FA"/>
    <w:rsid w:val="00980192"/>
    <w:rsid w:val="0099212F"/>
    <w:rsid w:val="009B04BE"/>
    <w:rsid w:val="009B1163"/>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54C2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FootnoteText">
    <w:name w:val="footnote text"/>
    <w:basedOn w:val="Normal"/>
    <w:link w:val="FootnoteTextChar"/>
    <w:uiPriority w:val="99"/>
    <w:semiHidden/>
    <w:unhideWhenUsed/>
    <w:rsid w:val="009310D8"/>
    <w:pPr>
      <w:spacing w:line="240" w:lineRule="auto"/>
    </w:pPr>
    <w:rPr>
      <w:sz w:val="20"/>
      <w:szCs w:val="20"/>
    </w:rPr>
  </w:style>
  <w:style w:type="character" w:customStyle="1" w:styleId="FootnoteTextChar">
    <w:name w:val="Footnote Text Char"/>
    <w:basedOn w:val="DefaultParagraphFont"/>
    <w:link w:val="FootnoteText"/>
    <w:uiPriority w:val="99"/>
    <w:semiHidden/>
    <w:rsid w:val="009310D8"/>
    <w:rPr>
      <w:sz w:val="20"/>
      <w:szCs w:val="20"/>
      <w:lang w:val="en-US"/>
    </w:rPr>
  </w:style>
  <w:style w:type="character" w:styleId="FootnoteReference">
    <w:name w:val="footnote reference"/>
    <w:basedOn w:val="DefaultParagraphFon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6323A-4B88-450D-9BB5-BEB01D27BA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3.xml><?xml version="1.0" encoding="utf-8"?>
<ds:datastoreItem xmlns:ds="http://schemas.openxmlformats.org/officeDocument/2006/customXml" ds:itemID="{F3108AE6-30EB-4928-BAFF-CA1792F2B7E6}"/>
</file>

<file path=customXml/itemProps4.xml><?xml version="1.0" encoding="utf-8"?>
<ds:datastoreItem xmlns:ds="http://schemas.openxmlformats.org/officeDocument/2006/customXml" ds:itemID="{B062C97E-1858-4C91-93CC-8AABE7D588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783</Words>
  <Characters>4464</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5</cp:revision>
  <cp:lastPrinted>2017-10-12T09:42:00Z</cp:lastPrinted>
  <dcterms:created xsi:type="dcterms:W3CDTF">2021-04-15T12:41:00Z</dcterms:created>
  <dcterms:modified xsi:type="dcterms:W3CDTF">2021-09-03T09:26:00Z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